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0"/>
        </w:numPr>
      </w:pPr>
      <w:r>
        <w:t xml:space="preserve">two</w:t>
      </w:r>
    </w:p>
    <w:bookmarkStart w:id="20" w:name="refs"/>
    <w:p>
      <w:pPr>
        <w:numPr>
          <w:ilvl w:val="0"/>
          <w:numId w:val="1001"/>
        </w:numPr>
        <w:pStyle w:val="Heading1"/>
      </w:pPr>
      <w:r>
        <w:t xml:space="preserve">three</w:t>
      </w:r>
    </w:p>
    <w:p>
      <w:pPr>
        <w:numPr>
          <w:ilvl w:val="0"/>
          <w:numId w:val="1000"/>
        </w:numPr>
        <w:pStyle w:val="Bibliography"/>
      </w:pPr>
      <w:r>
        <w:t xml:space="preserve">four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2022-01-09T23:53:57Z</dcterms:created>
  <dcterms:modified xsi:type="dcterms:W3CDTF">2022-01-09T23:53:57Z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